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4BCB70" w14:textId="1B21FB07" w:rsidR="00782441" w:rsidRDefault="00782441" w:rsidP="0FB48F4F">
      <w:pPr>
        <w:spacing w:line="240" w:lineRule="auto"/>
        <w:jc w:val="right"/>
        <w:rPr>
          <w:rFonts w:ascii="Corbel" w:hAnsi="Corbel"/>
          <w:b/>
          <w:bCs/>
          <w:smallCaps/>
          <w:sz w:val="24"/>
          <w:szCs w:val="24"/>
        </w:rPr>
      </w:pPr>
      <w:r w:rsidRPr="0FB48F4F">
        <w:rPr>
          <w:rFonts w:ascii="Corbel" w:hAnsi="Corbel"/>
          <w:i/>
          <w:iCs/>
        </w:rPr>
        <w:t xml:space="preserve">Załącznik nr 1.5 do Zarządzenia Rektora UR nr </w:t>
      </w:r>
      <w:r w:rsidR="007F5A63" w:rsidRPr="007F5A63">
        <w:rPr>
          <w:rFonts w:ascii="Corbel" w:hAnsi="Corbel"/>
          <w:bCs/>
          <w:i/>
          <w:iCs/>
        </w:rPr>
        <w:t>61/2025</w:t>
      </w:r>
    </w:p>
    <w:p w14:paraId="7BC86798" w14:textId="77777777" w:rsidR="0085747A" w:rsidRPr="0023189F" w:rsidRDefault="0085747A" w:rsidP="0023189F">
      <w:pPr>
        <w:spacing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23B1F3D" w14:textId="2C18D464" w:rsidR="0085747A" w:rsidRPr="007F5A63" w:rsidRDefault="0071620A" w:rsidP="0FB48F4F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FB48F4F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0FB48F4F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23189F" w:rsidRPr="007F5A63">
        <w:rPr>
          <w:rFonts w:ascii="Corbel" w:hAnsi="Corbel"/>
          <w:b/>
          <w:bCs/>
          <w:smallCaps/>
          <w:sz w:val="24"/>
          <w:szCs w:val="24"/>
        </w:rPr>
        <w:t>202</w:t>
      </w:r>
      <w:r w:rsidR="008D5B84" w:rsidRPr="007F5A63">
        <w:rPr>
          <w:rFonts w:ascii="Corbel" w:hAnsi="Corbel"/>
          <w:b/>
          <w:bCs/>
          <w:smallCaps/>
          <w:sz w:val="24"/>
          <w:szCs w:val="24"/>
        </w:rPr>
        <w:t>5</w:t>
      </w:r>
      <w:r w:rsidR="0023189F" w:rsidRPr="007F5A63">
        <w:rPr>
          <w:rFonts w:ascii="Corbel" w:hAnsi="Corbel"/>
          <w:b/>
          <w:bCs/>
          <w:smallCaps/>
          <w:sz w:val="24"/>
          <w:szCs w:val="24"/>
        </w:rPr>
        <w:t>-202</w:t>
      </w:r>
      <w:r w:rsidR="008D5B84" w:rsidRPr="007F5A63">
        <w:rPr>
          <w:rFonts w:ascii="Corbel" w:hAnsi="Corbel"/>
          <w:b/>
          <w:bCs/>
          <w:smallCaps/>
          <w:sz w:val="24"/>
          <w:szCs w:val="24"/>
        </w:rPr>
        <w:t>8</w:t>
      </w:r>
    </w:p>
    <w:p w14:paraId="412A4C1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FB48F4F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0085747A" w:rsidRPr="0FB48F4F">
        <w:rPr>
          <w:rFonts w:ascii="Corbel" w:hAnsi="Corbel"/>
          <w:i/>
          <w:iCs/>
          <w:sz w:val="20"/>
          <w:szCs w:val="20"/>
        </w:rPr>
        <w:t>(skrajne daty</w:t>
      </w:r>
      <w:r w:rsidR="0085747A" w:rsidRPr="0FB48F4F">
        <w:rPr>
          <w:rFonts w:ascii="Corbel" w:hAnsi="Corbel"/>
          <w:sz w:val="20"/>
          <w:szCs w:val="20"/>
        </w:rPr>
        <w:t>)</w:t>
      </w:r>
    </w:p>
    <w:p w14:paraId="0EB5DB89" w14:textId="41DC3CF6" w:rsidR="00445970" w:rsidRPr="007F5A63" w:rsidRDefault="00445970" w:rsidP="483C7B6C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42B6B">
        <w:rPr>
          <w:rFonts w:ascii="Corbel" w:hAnsi="Corbel"/>
          <w:sz w:val="20"/>
          <w:szCs w:val="20"/>
        </w:rPr>
        <w:tab/>
      </w:r>
      <w:r w:rsidRPr="007F5A63">
        <w:rPr>
          <w:rFonts w:ascii="Corbel" w:hAnsi="Corbel"/>
          <w:b/>
          <w:bCs/>
          <w:sz w:val="24"/>
          <w:szCs w:val="24"/>
        </w:rPr>
        <w:t>R</w:t>
      </w:r>
      <w:r w:rsidR="0023189F" w:rsidRPr="007F5A63">
        <w:rPr>
          <w:rFonts w:ascii="Corbel" w:hAnsi="Corbel"/>
          <w:b/>
          <w:bCs/>
          <w:sz w:val="24"/>
          <w:szCs w:val="24"/>
        </w:rPr>
        <w:t xml:space="preserve">ok akademicki </w:t>
      </w:r>
      <w:r w:rsidR="00782441" w:rsidRPr="007F5A63">
        <w:rPr>
          <w:rFonts w:ascii="Corbel" w:hAnsi="Corbel"/>
          <w:b/>
          <w:bCs/>
          <w:sz w:val="24"/>
          <w:szCs w:val="24"/>
        </w:rPr>
        <w:t>202</w:t>
      </w:r>
      <w:r w:rsidR="008D5B84" w:rsidRPr="007F5A63">
        <w:rPr>
          <w:rFonts w:ascii="Corbel" w:hAnsi="Corbel"/>
          <w:b/>
          <w:bCs/>
          <w:sz w:val="24"/>
          <w:szCs w:val="24"/>
        </w:rPr>
        <w:t>5</w:t>
      </w:r>
      <w:r w:rsidR="00782441" w:rsidRPr="007F5A63">
        <w:rPr>
          <w:rFonts w:ascii="Corbel" w:hAnsi="Corbel"/>
          <w:b/>
          <w:bCs/>
          <w:sz w:val="24"/>
          <w:szCs w:val="24"/>
        </w:rPr>
        <w:t>/</w:t>
      </w:r>
      <w:r w:rsidR="00914966" w:rsidRPr="007F5A63">
        <w:rPr>
          <w:rFonts w:ascii="Corbel" w:hAnsi="Corbel"/>
          <w:b/>
          <w:bCs/>
          <w:sz w:val="24"/>
          <w:szCs w:val="24"/>
        </w:rPr>
        <w:t>202</w:t>
      </w:r>
      <w:r w:rsidR="008D5B84" w:rsidRPr="007F5A63">
        <w:rPr>
          <w:rFonts w:ascii="Corbel" w:hAnsi="Corbel"/>
          <w:b/>
          <w:bCs/>
          <w:sz w:val="24"/>
          <w:szCs w:val="24"/>
        </w:rPr>
        <w:t>6</w:t>
      </w:r>
    </w:p>
    <w:p w14:paraId="71B3CDB0" w14:textId="77777777" w:rsidR="0085747A" w:rsidRPr="007F5A6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E6DE9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85747A" w:rsidRPr="009C54AE" w14:paraId="4AC2781B" w14:textId="77777777" w:rsidTr="007F5A63">
        <w:tc>
          <w:tcPr>
            <w:tcW w:w="4424" w:type="dxa"/>
            <w:vAlign w:val="center"/>
          </w:tcPr>
          <w:p w14:paraId="48F6E2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14:paraId="4254D028" w14:textId="77777777" w:rsidR="0085747A" w:rsidRPr="00782441" w:rsidRDefault="00762A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82441">
              <w:rPr>
                <w:rFonts w:ascii="Corbel" w:hAnsi="Corbel"/>
                <w:color w:val="auto"/>
                <w:sz w:val="24"/>
                <w:szCs w:val="24"/>
              </w:rPr>
              <w:t>Wielkie</w:t>
            </w:r>
            <w:r w:rsidR="0040661F" w:rsidRPr="00782441">
              <w:rPr>
                <w:rFonts w:ascii="Corbel" w:hAnsi="Corbel"/>
                <w:color w:val="auto"/>
                <w:sz w:val="24"/>
                <w:szCs w:val="24"/>
              </w:rPr>
              <w:t xml:space="preserve"> struktury społeczne</w:t>
            </w:r>
          </w:p>
        </w:tc>
      </w:tr>
      <w:tr w:rsidR="0085747A" w:rsidRPr="009C54AE" w14:paraId="5C6A4809" w14:textId="77777777" w:rsidTr="007F5A63">
        <w:tc>
          <w:tcPr>
            <w:tcW w:w="4424" w:type="dxa"/>
            <w:vAlign w:val="center"/>
          </w:tcPr>
          <w:p w14:paraId="21867B0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57" w:type="dxa"/>
            <w:vAlign w:val="center"/>
          </w:tcPr>
          <w:p w14:paraId="3F2A7F81" w14:textId="0B695EF6" w:rsidR="0085747A" w:rsidRPr="009C54AE" w:rsidRDefault="00BD117F" w:rsidP="0FB48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FB48F4F"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8D3CFF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FB48F4F">
              <w:rPr>
                <w:rFonts w:ascii="Corbel" w:hAnsi="Corbel"/>
                <w:b w:val="0"/>
                <w:sz w:val="24"/>
                <w:szCs w:val="24"/>
              </w:rPr>
              <w:t>[2]O_02</w:t>
            </w:r>
          </w:p>
        </w:tc>
      </w:tr>
      <w:tr w:rsidR="0085747A" w:rsidRPr="009C54AE" w14:paraId="51FD09F5" w14:textId="77777777" w:rsidTr="007F5A63">
        <w:tc>
          <w:tcPr>
            <w:tcW w:w="4424" w:type="dxa"/>
            <w:vAlign w:val="center"/>
          </w:tcPr>
          <w:p w14:paraId="745A68B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57" w:type="dxa"/>
            <w:vAlign w:val="center"/>
          </w:tcPr>
          <w:p w14:paraId="4B713B4E" w14:textId="6D739F63" w:rsidR="0085747A" w:rsidRPr="009C54AE" w:rsidRDefault="008D5B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C53386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71A66EF9" w14:textId="77777777" w:rsidTr="007F5A63">
        <w:tc>
          <w:tcPr>
            <w:tcW w:w="4424" w:type="dxa"/>
            <w:vAlign w:val="center"/>
          </w:tcPr>
          <w:p w14:paraId="7373E8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14:paraId="409A11B7" w14:textId="07F01E46" w:rsidR="0085747A" w:rsidRPr="009C54AE" w:rsidRDefault="00242B6B" w:rsidP="6FDDFC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FDDFCC6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3DD16071" w14:textId="77777777" w:rsidTr="007F5A63">
        <w:tc>
          <w:tcPr>
            <w:tcW w:w="4424" w:type="dxa"/>
            <w:vAlign w:val="center"/>
          </w:tcPr>
          <w:p w14:paraId="18FC29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14:paraId="1CE2A49A" w14:textId="77777777" w:rsidR="0085747A" w:rsidRPr="009C54AE" w:rsidRDefault="00C533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61AD624B" w14:textId="77777777" w:rsidTr="007F5A63">
        <w:tc>
          <w:tcPr>
            <w:tcW w:w="4424" w:type="dxa"/>
            <w:vAlign w:val="center"/>
          </w:tcPr>
          <w:p w14:paraId="246DA73E" w14:textId="77777777" w:rsidR="0085747A" w:rsidRPr="007F5A6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A6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14:paraId="1DB5C759" w14:textId="77777777" w:rsidR="0085747A" w:rsidRPr="007F5A63" w:rsidRDefault="00C533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A63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15170025" w14:textId="77777777" w:rsidTr="007F5A63">
        <w:tc>
          <w:tcPr>
            <w:tcW w:w="4424" w:type="dxa"/>
            <w:vAlign w:val="center"/>
          </w:tcPr>
          <w:p w14:paraId="53A0C397" w14:textId="77777777" w:rsidR="0085747A" w:rsidRPr="007F5A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A6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14:paraId="597C6AB8" w14:textId="77777777" w:rsidR="0085747A" w:rsidRPr="007F5A63" w:rsidRDefault="00BC7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A6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8CA9C44" w14:textId="77777777" w:rsidTr="007F5A63">
        <w:tc>
          <w:tcPr>
            <w:tcW w:w="4424" w:type="dxa"/>
            <w:vAlign w:val="center"/>
          </w:tcPr>
          <w:p w14:paraId="2E6D431D" w14:textId="77777777" w:rsidR="0085747A" w:rsidRPr="007F5A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A6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14:paraId="30B487CD" w14:textId="526A5840" w:rsidR="0085747A" w:rsidRPr="007F5A63" w:rsidRDefault="008D3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53386" w:rsidRPr="007F5A6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7CC6B53" w14:textId="77777777" w:rsidTr="007F5A63">
        <w:tc>
          <w:tcPr>
            <w:tcW w:w="4424" w:type="dxa"/>
            <w:vAlign w:val="center"/>
          </w:tcPr>
          <w:p w14:paraId="2FD9998C" w14:textId="77777777" w:rsidR="0085747A" w:rsidRPr="007F5A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A6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F5A63">
              <w:rPr>
                <w:rFonts w:ascii="Corbel" w:hAnsi="Corbel"/>
                <w:sz w:val="24"/>
                <w:szCs w:val="24"/>
              </w:rPr>
              <w:t>/y</w:t>
            </w:r>
            <w:r w:rsidRPr="007F5A6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57" w:type="dxa"/>
            <w:vAlign w:val="center"/>
          </w:tcPr>
          <w:p w14:paraId="49E45637" w14:textId="2674948A" w:rsidR="0085747A" w:rsidRPr="007F5A63" w:rsidRDefault="008D3CFF" w:rsidP="004066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40661F" w:rsidRPr="007F5A63">
              <w:rPr>
                <w:rFonts w:ascii="Corbel" w:hAnsi="Corbel"/>
                <w:b w:val="0"/>
                <w:sz w:val="24"/>
                <w:szCs w:val="24"/>
              </w:rPr>
              <w:t>ok</w:t>
            </w:r>
            <w:r w:rsidR="00BD117F" w:rsidRPr="007F5A63">
              <w:rPr>
                <w:rFonts w:ascii="Corbel" w:hAnsi="Corbel"/>
                <w:b w:val="0"/>
                <w:sz w:val="24"/>
                <w:szCs w:val="24"/>
              </w:rPr>
              <w:t xml:space="preserve"> 1, s</w:t>
            </w:r>
            <w:r w:rsidR="00C53386" w:rsidRPr="007F5A63">
              <w:rPr>
                <w:rFonts w:ascii="Corbel" w:hAnsi="Corbel"/>
                <w:b w:val="0"/>
                <w:sz w:val="24"/>
                <w:szCs w:val="24"/>
              </w:rPr>
              <w:t>emestr</w:t>
            </w:r>
            <w:r w:rsidR="00BD117F" w:rsidRPr="007F5A63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="0085747A" w:rsidRPr="009C54AE" w14:paraId="76DAE2E5" w14:textId="77777777" w:rsidTr="007F5A63">
        <w:tc>
          <w:tcPr>
            <w:tcW w:w="4424" w:type="dxa"/>
            <w:vAlign w:val="center"/>
          </w:tcPr>
          <w:p w14:paraId="583E25D8" w14:textId="77777777" w:rsidR="0085747A" w:rsidRPr="007F5A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A6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14:paraId="633EAF60" w14:textId="280A0119" w:rsidR="0085747A" w:rsidRPr="007F5A63" w:rsidRDefault="0040661F" w:rsidP="6FDDFC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A63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2EE535D3" w14:textId="77777777" w:rsidTr="007F5A63">
        <w:tc>
          <w:tcPr>
            <w:tcW w:w="4424" w:type="dxa"/>
            <w:vAlign w:val="center"/>
          </w:tcPr>
          <w:p w14:paraId="463F500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14:paraId="05EEA2B9" w14:textId="77777777" w:rsidR="00923D7D" w:rsidRPr="009C54AE" w:rsidRDefault="00BC7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00AD765" w14:textId="77777777" w:rsidTr="007F5A63">
        <w:tc>
          <w:tcPr>
            <w:tcW w:w="4424" w:type="dxa"/>
            <w:vAlign w:val="center"/>
          </w:tcPr>
          <w:p w14:paraId="2A4EB65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14:paraId="28B62DE1" w14:textId="5693DAED" w:rsidR="0085747A" w:rsidRPr="009C54AE" w:rsidRDefault="005E0614" w:rsidP="483C7B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Arkadiusz Tuziak</w:t>
            </w:r>
          </w:p>
        </w:tc>
      </w:tr>
      <w:tr w:rsidR="0085747A" w:rsidRPr="009C54AE" w14:paraId="0958FC67" w14:textId="77777777" w:rsidTr="007F5A63">
        <w:tc>
          <w:tcPr>
            <w:tcW w:w="4424" w:type="dxa"/>
            <w:vAlign w:val="center"/>
          </w:tcPr>
          <w:p w14:paraId="6AF622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14:paraId="7F981B37" w14:textId="48128DEE" w:rsidR="0085747A" w:rsidRPr="009C54AE" w:rsidRDefault="008D5B84" w:rsidP="483C7B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Gitling, </w:t>
            </w:r>
            <w:r w:rsidR="00BC77C8" w:rsidRPr="0FB48F4F">
              <w:rPr>
                <w:rFonts w:ascii="Corbel" w:hAnsi="Corbel"/>
                <w:b w:val="0"/>
                <w:sz w:val="24"/>
                <w:szCs w:val="24"/>
              </w:rPr>
              <w:t xml:space="preserve">Arkadiusz Tuziak </w:t>
            </w:r>
          </w:p>
        </w:tc>
      </w:tr>
    </w:tbl>
    <w:p w14:paraId="35D7B2CA" w14:textId="77777777" w:rsidR="00923D7D" w:rsidRPr="009C54AE" w:rsidRDefault="0085747A" w:rsidP="0023189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EF2D22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47471F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15B8F" w:rsidRPr="009C54AE" w14:paraId="2A2A5F78" w14:textId="77777777" w:rsidTr="0FB48F4F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5D89D" w14:textId="77777777" w:rsidR="00015B8F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C93F9D7" w14:textId="77777777" w:rsidR="00015B8F" w:rsidRPr="009C54AE" w:rsidRDefault="002B5EA0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4A238" w14:textId="77777777" w:rsidR="00015B8F" w:rsidRPr="009C54AE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01497" w14:textId="77777777" w:rsidR="00015B8F" w:rsidRPr="009C54AE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29AF5" w14:textId="77777777" w:rsidR="00015B8F" w:rsidRPr="009C54AE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F6207" w14:textId="77777777" w:rsidR="00015B8F" w:rsidRPr="009C54AE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062CA" w14:textId="77777777" w:rsidR="00015B8F" w:rsidRPr="009C54AE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A945B" w14:textId="77777777" w:rsidR="00015B8F" w:rsidRPr="009C54AE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A5102" w14:textId="77777777" w:rsidR="00015B8F" w:rsidRPr="009C54AE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28D93" w14:textId="77777777" w:rsidR="00015B8F" w:rsidRPr="009C54AE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DFDB2" w14:textId="77777777" w:rsidR="00015B8F" w:rsidRPr="009C54AE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883F6C9" w14:textId="77777777" w:rsidTr="0FB48F4F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D5536" w14:textId="77777777" w:rsidR="00015B8F" w:rsidRPr="009C54AE" w:rsidRDefault="007D30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AD18E" w14:textId="1C9E5F01" w:rsidR="00015B8F" w:rsidRPr="009C54AE" w:rsidRDefault="004066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D3CFF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25BB" w14:textId="2126E0A0" w:rsidR="00015B8F" w:rsidRPr="009C54AE" w:rsidRDefault="008D3C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762A9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2350C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9FD75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D2642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160A9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5ED17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55FF4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EC9E4" w14:textId="77777777" w:rsidR="00015B8F" w:rsidRPr="009C54AE" w:rsidRDefault="004066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9F576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E826B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2110D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8FFF51" w14:textId="77777777" w:rsidR="00782441" w:rsidRDefault="00782441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0F429FE5" w14:textId="77777777" w:rsidR="0085747A" w:rsidRPr="009C54AE" w:rsidRDefault="0078244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BD117F">
        <w:rPr>
          <w:rFonts w:ascii="MS Gothic" w:eastAsia="MS Gothic" w:hAnsi="MS Gothic" w:cs="MS Gothic" w:hint="eastAsia"/>
          <w:b w:val="0"/>
          <w:szCs w:val="24"/>
        </w:rPr>
        <w:t>X</w:t>
      </w:r>
      <w:r w:rsidR="00153141">
        <w:rPr>
          <w:rFonts w:ascii="Corbel" w:hAnsi="Corbel"/>
          <w:b w:val="0"/>
          <w:smallCaps w:val="0"/>
          <w:szCs w:val="24"/>
        </w:rPr>
        <w:t xml:space="preserve"> zajęcia </w:t>
      </w:r>
      <w:r w:rsidR="00BD117F">
        <w:rPr>
          <w:rFonts w:ascii="Corbel" w:hAnsi="Corbel"/>
          <w:b w:val="0"/>
          <w:smallCaps w:val="0"/>
          <w:szCs w:val="24"/>
        </w:rPr>
        <w:t>w formie tradycyjnej</w:t>
      </w:r>
    </w:p>
    <w:p w14:paraId="09FCC306" w14:textId="77777777" w:rsidR="00BD117F" w:rsidRPr="009C54AE" w:rsidRDefault="00BD117F" w:rsidP="00BD11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0D284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73DEBE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D904D5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F4F56D" w14:textId="77777777" w:rsidR="00BD117F" w:rsidRDefault="00BD117F" w:rsidP="00BD117F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Wykład: egzamin</w:t>
      </w:r>
    </w:p>
    <w:p w14:paraId="57782E1D" w14:textId="77777777" w:rsidR="00BD117F" w:rsidRPr="00D76768" w:rsidRDefault="00BD117F" w:rsidP="00BD117F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Ćwiczenia: </w:t>
      </w:r>
      <w:r w:rsidRPr="00D76768">
        <w:rPr>
          <w:rFonts w:ascii="Corbel" w:hAnsi="Corbel"/>
          <w:sz w:val="24"/>
          <w:szCs w:val="24"/>
        </w:rPr>
        <w:t>zaliczenie z oceną</w:t>
      </w:r>
    </w:p>
    <w:p w14:paraId="388DEE5F" w14:textId="77777777" w:rsidR="00BD117F" w:rsidRDefault="00BD117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FE7234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76FF781" w14:textId="77777777" w:rsidR="00782441" w:rsidRPr="009C54AE" w:rsidRDefault="0078244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F0F298" w14:textId="77777777" w:rsidTr="00745302">
        <w:tc>
          <w:tcPr>
            <w:tcW w:w="9670" w:type="dxa"/>
          </w:tcPr>
          <w:p w14:paraId="5D76D5B2" w14:textId="77777777" w:rsidR="0085747A" w:rsidRPr="00BD117F" w:rsidRDefault="00BD117F" w:rsidP="00BD117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Wiedza z zakresu z socjologii ogólnej</w:t>
            </w:r>
          </w:p>
        </w:tc>
      </w:tr>
    </w:tbl>
    <w:p w14:paraId="60977E6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D8C5F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D2FE72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1C2B8A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DB3F29C" w14:textId="77777777" w:rsidTr="00923D7D">
        <w:tc>
          <w:tcPr>
            <w:tcW w:w="851" w:type="dxa"/>
            <w:vAlign w:val="center"/>
          </w:tcPr>
          <w:p w14:paraId="6631B19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B768AB5" w14:textId="77777777" w:rsidR="0085747A" w:rsidRPr="00BD117F" w:rsidRDefault="0040661F" w:rsidP="00BD117F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 xml:space="preserve">Celem wykładu jest zapoznanie studentów z zagadnieniami i zjawiskami z zakresu  </w:t>
            </w:r>
            <w:r w:rsidR="00762A9A" w:rsidRPr="00BD117F">
              <w:rPr>
                <w:rFonts w:ascii="Corbel" w:hAnsi="Corbel"/>
                <w:sz w:val="24"/>
                <w:szCs w:val="24"/>
              </w:rPr>
              <w:t>wielkich struktur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społecznych, z podkreśleniem ich specyfiki i względnej autonomii.</w:t>
            </w:r>
          </w:p>
        </w:tc>
      </w:tr>
      <w:tr w:rsidR="0085747A" w:rsidRPr="009C54AE" w14:paraId="427926CE" w14:textId="77777777" w:rsidTr="00923D7D">
        <w:tc>
          <w:tcPr>
            <w:tcW w:w="851" w:type="dxa"/>
            <w:vAlign w:val="center"/>
          </w:tcPr>
          <w:p w14:paraId="6B6F0EA1" w14:textId="77777777" w:rsidR="0085747A" w:rsidRPr="009C54AE" w:rsidRDefault="00BC77C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E912D07" w14:textId="77777777" w:rsidR="0085747A" w:rsidRPr="00BD117F" w:rsidRDefault="0040661F" w:rsidP="00BD117F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D117F">
              <w:rPr>
                <w:rFonts w:ascii="Corbel" w:hAnsi="Corbel"/>
                <w:b w:val="0"/>
                <w:sz w:val="24"/>
                <w:szCs w:val="24"/>
              </w:rPr>
              <w:t>Ćwiczenia dostarczą niezbędnej wiedzy i umiejętności analizy praktycznych</w:t>
            </w:r>
            <w:r w:rsidR="00762A9A" w:rsidRPr="00BD117F">
              <w:rPr>
                <w:rFonts w:ascii="Corbel" w:hAnsi="Corbel"/>
                <w:b w:val="0"/>
                <w:sz w:val="24"/>
                <w:szCs w:val="24"/>
              </w:rPr>
              <w:t xml:space="preserve"> aspektów  funkcjonowania wielkich</w:t>
            </w:r>
            <w:r w:rsidRPr="00BD117F">
              <w:rPr>
                <w:rFonts w:ascii="Corbel" w:hAnsi="Corbel"/>
                <w:b w:val="0"/>
                <w:sz w:val="24"/>
                <w:szCs w:val="24"/>
              </w:rPr>
              <w:t xml:space="preserve"> struktur społecznych</w:t>
            </w:r>
          </w:p>
        </w:tc>
      </w:tr>
    </w:tbl>
    <w:p w14:paraId="3CD28E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4B8FEA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80F460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6095"/>
        <w:gridCol w:w="1978"/>
      </w:tblGrid>
      <w:tr w:rsidR="0085747A" w:rsidRPr="00BD117F" w14:paraId="5DA5596D" w14:textId="77777777" w:rsidTr="00BD117F">
        <w:tc>
          <w:tcPr>
            <w:tcW w:w="1447" w:type="dxa"/>
            <w:vAlign w:val="center"/>
          </w:tcPr>
          <w:p w14:paraId="7CFD8AAC" w14:textId="77777777" w:rsidR="0085747A" w:rsidRPr="00BD117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D117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D117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D117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5" w:type="dxa"/>
            <w:vAlign w:val="center"/>
          </w:tcPr>
          <w:p w14:paraId="25BDE17F" w14:textId="77777777" w:rsidR="0085747A" w:rsidRPr="00BD117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D117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D117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78" w:type="dxa"/>
            <w:vAlign w:val="center"/>
          </w:tcPr>
          <w:p w14:paraId="0080861B" w14:textId="77777777" w:rsidR="0085747A" w:rsidRPr="00BD117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D117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4913EC8" w14:textId="77777777" w:rsidTr="00BD117F">
        <w:tc>
          <w:tcPr>
            <w:tcW w:w="1447" w:type="dxa"/>
          </w:tcPr>
          <w:p w14:paraId="2B649D77" w14:textId="77777777" w:rsidR="0085747A" w:rsidRPr="00BD117F" w:rsidRDefault="0085747A" w:rsidP="00BD11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D117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</w:tcPr>
          <w:p w14:paraId="4DF9AEA1" w14:textId="77777777" w:rsidR="0085747A" w:rsidRPr="00BD117F" w:rsidRDefault="0040661F" w:rsidP="00BD117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D11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</w:t>
            </w:r>
            <w:r w:rsidR="00D31877" w:rsidRPr="00BD11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i rozumie </w:t>
            </w:r>
            <w:r w:rsidRPr="00BD117F">
              <w:rPr>
                <w:rFonts w:ascii="Corbel" w:hAnsi="Corbel" w:cs="Calibri"/>
                <w:color w:val="000000"/>
                <w:sz w:val="24"/>
                <w:szCs w:val="24"/>
              </w:rPr>
              <w:t>różne rodzaje struktur i instytucji społecznych, w szczególności ich istotne elementy.</w:t>
            </w:r>
          </w:p>
        </w:tc>
        <w:tc>
          <w:tcPr>
            <w:tcW w:w="1978" w:type="dxa"/>
          </w:tcPr>
          <w:p w14:paraId="7EAD2C81" w14:textId="77777777" w:rsidR="0085747A" w:rsidRPr="00BD117F" w:rsidRDefault="0040661F" w:rsidP="00BD11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w:rsidR="0085747A" w:rsidRPr="009C54AE" w14:paraId="17345EBF" w14:textId="77777777" w:rsidTr="00BD117F">
        <w:tc>
          <w:tcPr>
            <w:tcW w:w="1447" w:type="dxa"/>
          </w:tcPr>
          <w:p w14:paraId="63226A7A" w14:textId="77777777" w:rsidR="0085747A" w:rsidRPr="00BD117F" w:rsidRDefault="0085747A" w:rsidP="00BD11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</w:tcPr>
          <w:p w14:paraId="3A5BB2C5" w14:textId="77777777" w:rsidR="0085747A" w:rsidRPr="00BD117F" w:rsidRDefault="0040661F" w:rsidP="00BD117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D11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</w:t>
            </w:r>
            <w:r w:rsidR="00D31877" w:rsidRPr="00BD11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i rozumie </w:t>
            </w:r>
            <w:r w:rsidRPr="00BD117F">
              <w:rPr>
                <w:rFonts w:ascii="Corbel" w:hAnsi="Corbel" w:cs="Calibri"/>
                <w:color w:val="000000"/>
                <w:sz w:val="24"/>
                <w:szCs w:val="24"/>
              </w:rPr>
              <w:t>relacje między strukturami i instytucjami społecznymi w skali krajowej, międzynarodowej i międzykulturowej.</w:t>
            </w:r>
          </w:p>
        </w:tc>
        <w:tc>
          <w:tcPr>
            <w:tcW w:w="1978" w:type="dxa"/>
          </w:tcPr>
          <w:p w14:paraId="6AE61158" w14:textId="77777777" w:rsidR="0085747A" w:rsidRPr="00BD117F" w:rsidRDefault="005720DA" w:rsidP="00BD11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KW_0</w:t>
            </w:r>
            <w:r w:rsidR="0040661F" w:rsidRPr="00BD117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5747A" w:rsidRPr="009C54AE" w14:paraId="0A42BE5F" w14:textId="77777777" w:rsidTr="00BD117F">
        <w:tc>
          <w:tcPr>
            <w:tcW w:w="1447" w:type="dxa"/>
          </w:tcPr>
          <w:p w14:paraId="4F238FF1" w14:textId="77777777" w:rsidR="0085747A" w:rsidRPr="00BD117F" w:rsidRDefault="005720DA" w:rsidP="00BD11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 xml:space="preserve"> EK_03</w:t>
            </w:r>
          </w:p>
        </w:tc>
        <w:tc>
          <w:tcPr>
            <w:tcW w:w="6095" w:type="dxa"/>
          </w:tcPr>
          <w:p w14:paraId="2255E020" w14:textId="77777777" w:rsidR="0085747A" w:rsidRPr="00BD117F" w:rsidRDefault="00D31877" w:rsidP="00BD117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D117F">
              <w:rPr>
                <w:rFonts w:ascii="Corbel" w:hAnsi="Corbel" w:cs="Calibri"/>
                <w:color w:val="000000"/>
                <w:sz w:val="24"/>
                <w:szCs w:val="24"/>
              </w:rPr>
              <w:t>Zna i rozumie normy i reguły organizujące struktury i instytucje społeczne i rządzące nimi prawidłowości oraz ich źródła, naturę, zmiany i sposoby działania.</w:t>
            </w:r>
          </w:p>
        </w:tc>
        <w:tc>
          <w:tcPr>
            <w:tcW w:w="1978" w:type="dxa"/>
          </w:tcPr>
          <w:p w14:paraId="538401B7" w14:textId="77777777" w:rsidR="0085747A" w:rsidRPr="00BD117F" w:rsidRDefault="00D31877" w:rsidP="00BD11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5720DA" w:rsidRPr="009C54AE" w14:paraId="6C8156D9" w14:textId="77777777" w:rsidTr="00BD117F">
        <w:tc>
          <w:tcPr>
            <w:tcW w:w="1447" w:type="dxa"/>
          </w:tcPr>
          <w:p w14:paraId="3D8E03C6" w14:textId="77777777" w:rsidR="005720DA" w:rsidRPr="00BD117F" w:rsidRDefault="005720DA" w:rsidP="00BD11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</w:tcPr>
          <w:p w14:paraId="0C33A4CA" w14:textId="77777777" w:rsidR="005720DA" w:rsidRPr="00BD117F" w:rsidRDefault="00BD117F" w:rsidP="00BD117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Prawidłowo interpretuje</w:t>
            </w:r>
            <w:r w:rsidR="00D31877" w:rsidRPr="00BD11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zjawiska społeczne w zakresie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 socjologii</w:t>
            </w:r>
            <w:r w:rsidR="00D31877" w:rsidRPr="00BD117F">
              <w:rPr>
                <w:rFonts w:ascii="Corbel" w:hAnsi="Corbel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78" w:type="dxa"/>
          </w:tcPr>
          <w:p w14:paraId="34459567" w14:textId="77777777" w:rsidR="005720DA" w:rsidRPr="00BD117F" w:rsidRDefault="00D31877" w:rsidP="00BD11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</w:tc>
      </w:tr>
      <w:tr w:rsidR="005720DA" w:rsidRPr="009C54AE" w14:paraId="1A8921E7" w14:textId="77777777" w:rsidTr="00BD117F">
        <w:tc>
          <w:tcPr>
            <w:tcW w:w="1447" w:type="dxa"/>
          </w:tcPr>
          <w:p w14:paraId="38EDB925" w14:textId="77777777" w:rsidR="005720DA" w:rsidRPr="00BD117F" w:rsidRDefault="005720DA" w:rsidP="00BD11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</w:tcPr>
          <w:p w14:paraId="12E49317" w14:textId="77777777" w:rsidR="005720DA" w:rsidRPr="00BD117F" w:rsidRDefault="00BD117F" w:rsidP="00BD117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Analizuje </w:t>
            </w:r>
            <w:r w:rsidR="00D31877" w:rsidRPr="00BD117F">
              <w:rPr>
                <w:rFonts w:ascii="Corbel" w:hAnsi="Corbel" w:cs="Calibri"/>
                <w:color w:val="000000"/>
                <w:sz w:val="24"/>
                <w:szCs w:val="24"/>
              </w:rPr>
              <w:t>przyczyny i przebieg konkretnych procesów i zjawisk społecznych w zakresie socjologii.</w:t>
            </w:r>
          </w:p>
        </w:tc>
        <w:tc>
          <w:tcPr>
            <w:tcW w:w="1978" w:type="dxa"/>
          </w:tcPr>
          <w:p w14:paraId="65EB9A3E" w14:textId="77777777" w:rsidR="005720DA" w:rsidRPr="00BD117F" w:rsidRDefault="005720DA" w:rsidP="00BD11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</w:tbl>
    <w:p w14:paraId="19E66B8B" w14:textId="77777777" w:rsidR="00BD117F" w:rsidRPr="0023189F" w:rsidRDefault="00BD117F" w:rsidP="0023189F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37B8780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AE292A5" w14:textId="77777777" w:rsidR="00675843" w:rsidRPr="00BD117F" w:rsidRDefault="0085747A" w:rsidP="00BD117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6C34B1" w14:textId="77777777" w:rsidTr="00923D7D">
        <w:tc>
          <w:tcPr>
            <w:tcW w:w="9639" w:type="dxa"/>
          </w:tcPr>
          <w:p w14:paraId="21208A7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D117F" w14:paraId="1003BC45" w14:textId="77777777" w:rsidTr="00923D7D">
        <w:tc>
          <w:tcPr>
            <w:tcW w:w="9639" w:type="dxa"/>
          </w:tcPr>
          <w:p w14:paraId="6A2E5F1D" w14:textId="77777777" w:rsidR="0085747A" w:rsidRPr="00BD117F" w:rsidRDefault="00015E25" w:rsidP="00CA24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>Pojęcie makrostruktury społecznej</w:t>
            </w:r>
          </w:p>
        </w:tc>
      </w:tr>
      <w:tr w:rsidR="00D31877" w:rsidRPr="00BD117F" w14:paraId="7993E330" w14:textId="77777777" w:rsidTr="00923D7D">
        <w:tc>
          <w:tcPr>
            <w:tcW w:w="9639" w:type="dxa"/>
          </w:tcPr>
          <w:p w14:paraId="7A5A69A5" w14:textId="77777777" w:rsidR="00D31877" w:rsidRPr="00BD117F" w:rsidRDefault="00015E25" w:rsidP="00CA24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>Struktury społeczne średniego rzędu</w:t>
            </w:r>
          </w:p>
        </w:tc>
      </w:tr>
      <w:tr w:rsidR="00D31877" w:rsidRPr="00BD117F" w14:paraId="6F2547F7" w14:textId="77777777" w:rsidTr="00923D7D">
        <w:tc>
          <w:tcPr>
            <w:tcW w:w="9639" w:type="dxa"/>
          </w:tcPr>
          <w:p w14:paraId="397F9935" w14:textId="77777777" w:rsidR="00D31877" w:rsidRPr="00BD117F" w:rsidRDefault="00015E25" w:rsidP="00CA24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>Układy struktur społecznych</w:t>
            </w:r>
          </w:p>
        </w:tc>
      </w:tr>
      <w:tr w:rsidR="00D31877" w:rsidRPr="00BD117F" w14:paraId="277586ED" w14:textId="77777777" w:rsidTr="00923D7D">
        <w:tc>
          <w:tcPr>
            <w:tcW w:w="9639" w:type="dxa"/>
          </w:tcPr>
          <w:p w14:paraId="0446B40A" w14:textId="77777777" w:rsidR="00D31877" w:rsidRPr="00BD117F" w:rsidRDefault="00015E25" w:rsidP="00CA24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>Relacje między strukturami społecznymi</w:t>
            </w:r>
          </w:p>
        </w:tc>
      </w:tr>
      <w:tr w:rsidR="00D31877" w:rsidRPr="00BD117F" w14:paraId="60328579" w14:textId="77777777" w:rsidTr="00923D7D">
        <w:tc>
          <w:tcPr>
            <w:tcW w:w="9639" w:type="dxa"/>
          </w:tcPr>
          <w:p w14:paraId="62C5FAC7" w14:textId="77777777" w:rsidR="00D31877" w:rsidRPr="00BD117F" w:rsidRDefault="008E758C" w:rsidP="00CA24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>Relacje między wielkimi i małymi strukturami społecznymi</w:t>
            </w:r>
          </w:p>
        </w:tc>
      </w:tr>
      <w:tr w:rsidR="00D31877" w:rsidRPr="00BD117F" w14:paraId="20EB38DB" w14:textId="77777777" w:rsidTr="00923D7D">
        <w:tc>
          <w:tcPr>
            <w:tcW w:w="9639" w:type="dxa"/>
          </w:tcPr>
          <w:p w14:paraId="0D37635A" w14:textId="77777777" w:rsidR="00D31877" w:rsidRPr="00BD117F" w:rsidRDefault="008E758C" w:rsidP="00CA24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>Schematy struktury społecznej</w:t>
            </w:r>
          </w:p>
        </w:tc>
      </w:tr>
      <w:tr w:rsidR="0085747A" w:rsidRPr="00BD117F" w14:paraId="091F689F" w14:textId="77777777" w:rsidTr="00923D7D">
        <w:tc>
          <w:tcPr>
            <w:tcW w:w="9639" w:type="dxa"/>
          </w:tcPr>
          <w:p w14:paraId="7AF0F622" w14:textId="77777777" w:rsidR="0085747A" w:rsidRPr="00BD117F" w:rsidRDefault="008E758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 xml:space="preserve">Naród i państwo </w:t>
            </w:r>
          </w:p>
        </w:tc>
      </w:tr>
      <w:tr w:rsidR="0085747A" w:rsidRPr="00BD117F" w14:paraId="54DB6893" w14:textId="77777777" w:rsidTr="00923D7D">
        <w:tc>
          <w:tcPr>
            <w:tcW w:w="9639" w:type="dxa"/>
          </w:tcPr>
          <w:p w14:paraId="14FD4F64" w14:textId="77777777" w:rsidR="0085747A" w:rsidRPr="00BD117F" w:rsidRDefault="008E758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>Zmiana struktur społecznych</w:t>
            </w:r>
          </w:p>
        </w:tc>
      </w:tr>
    </w:tbl>
    <w:p w14:paraId="0047A08E" w14:textId="77777777" w:rsidR="00BD117F" w:rsidRDefault="00BD117F" w:rsidP="00BD117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6E71032" w14:textId="77777777" w:rsidR="0085747A" w:rsidRPr="00BD117F" w:rsidRDefault="0085747A" w:rsidP="00BD117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</w:t>
      </w:r>
      <w:r w:rsidR="00437AB4">
        <w:rPr>
          <w:rFonts w:ascii="Corbel" w:hAnsi="Corbel"/>
          <w:sz w:val="24"/>
          <w:szCs w:val="24"/>
        </w:rPr>
        <w:t>atyka ćwiczeń</w:t>
      </w:r>
      <w:r w:rsidRPr="009C54AE">
        <w:rPr>
          <w:rFonts w:ascii="Corbel" w:hAnsi="Corbel"/>
          <w:sz w:val="24"/>
          <w:szCs w:val="24"/>
        </w:rPr>
        <w:t xml:space="preserve">,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51B0AD" w14:textId="77777777" w:rsidTr="0FB48F4F">
        <w:tc>
          <w:tcPr>
            <w:tcW w:w="9520" w:type="dxa"/>
          </w:tcPr>
          <w:p w14:paraId="7965393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D117F" w14:paraId="6C9A4543" w14:textId="77777777" w:rsidTr="0FB48F4F">
        <w:tc>
          <w:tcPr>
            <w:tcW w:w="9520" w:type="dxa"/>
          </w:tcPr>
          <w:p w14:paraId="47F3BCAE" w14:textId="77777777" w:rsidR="0085747A" w:rsidRPr="00BD117F" w:rsidRDefault="004308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bCs/>
                <w:sz w:val="24"/>
                <w:szCs w:val="24"/>
              </w:rPr>
              <w:t>Zajęcia organizacyjne</w:t>
            </w:r>
            <w:r w:rsidRPr="00BD117F">
              <w:rPr>
                <w:rFonts w:ascii="Corbel" w:hAnsi="Corbel"/>
                <w:sz w:val="24"/>
                <w:szCs w:val="24"/>
              </w:rPr>
              <w:t>: wprowadzenie do problematyki przedmiotu; podanie i omówienie programu zajęć; podanie literatury do przedmiotu</w:t>
            </w:r>
          </w:p>
        </w:tc>
      </w:tr>
      <w:tr w:rsidR="00AE50E7" w:rsidRPr="00BD117F" w14:paraId="7F925D55" w14:textId="77777777" w:rsidTr="0FB48F4F">
        <w:tc>
          <w:tcPr>
            <w:tcW w:w="9520" w:type="dxa"/>
          </w:tcPr>
          <w:p w14:paraId="75600450" w14:textId="77777777" w:rsidR="00AE50E7" w:rsidRPr="00BD117F" w:rsidRDefault="00AE50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BD117F">
              <w:rPr>
                <w:rFonts w:ascii="Corbel" w:hAnsi="Corbel"/>
                <w:bCs/>
                <w:sz w:val="24"/>
                <w:szCs w:val="24"/>
              </w:rPr>
              <w:t>Pojęcie struktury społecznej</w:t>
            </w:r>
          </w:p>
        </w:tc>
      </w:tr>
      <w:tr w:rsidR="0085747A" w:rsidRPr="00BD117F" w14:paraId="5E03884B" w14:textId="77777777" w:rsidTr="0FB48F4F">
        <w:tc>
          <w:tcPr>
            <w:tcW w:w="9520" w:type="dxa"/>
          </w:tcPr>
          <w:p w14:paraId="2D1371DA" w14:textId="77777777" w:rsidR="0085747A" w:rsidRPr="00BD117F" w:rsidRDefault="00505F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Społeczeństwo i jego struktura</w:t>
            </w:r>
          </w:p>
        </w:tc>
      </w:tr>
      <w:tr w:rsidR="0085747A" w:rsidRPr="00BD117F" w14:paraId="6B681527" w14:textId="77777777" w:rsidTr="0FB48F4F">
        <w:tc>
          <w:tcPr>
            <w:tcW w:w="9520" w:type="dxa"/>
          </w:tcPr>
          <w:p w14:paraId="489085C1" w14:textId="77777777" w:rsidR="0085747A" w:rsidRPr="00BD117F" w:rsidRDefault="00505F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Koncep</w:t>
            </w:r>
            <w:r w:rsidR="00AE50E7" w:rsidRPr="00BD117F">
              <w:rPr>
                <w:rFonts w:ascii="Corbel" w:hAnsi="Corbel"/>
                <w:sz w:val="24"/>
                <w:szCs w:val="24"/>
              </w:rPr>
              <w:t>cje struktury społecznej</w:t>
            </w:r>
          </w:p>
        </w:tc>
      </w:tr>
      <w:tr w:rsidR="00CA2494" w:rsidRPr="00BD117F" w14:paraId="10F2C93B" w14:textId="77777777" w:rsidTr="0FB48F4F">
        <w:tc>
          <w:tcPr>
            <w:tcW w:w="9520" w:type="dxa"/>
          </w:tcPr>
          <w:p w14:paraId="1300636B" w14:textId="77777777" w:rsidR="00CA2494" w:rsidRPr="00BD117F" w:rsidRDefault="00AE50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Zagadnienia rozwoju społecznego (zmiana społeczna, rozwój, postęp)</w:t>
            </w:r>
          </w:p>
        </w:tc>
      </w:tr>
      <w:tr w:rsidR="00CA2494" w:rsidRPr="00BD117F" w14:paraId="2783DAD4" w14:textId="77777777" w:rsidTr="0FB48F4F">
        <w:tc>
          <w:tcPr>
            <w:tcW w:w="9520" w:type="dxa"/>
          </w:tcPr>
          <w:p w14:paraId="4D1E893E" w14:textId="77777777" w:rsidR="00CA2494" w:rsidRPr="00BD117F" w:rsidRDefault="00AE50E7" w:rsidP="00CA24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Klasy i warstwy społeczne</w:t>
            </w:r>
          </w:p>
        </w:tc>
      </w:tr>
      <w:tr w:rsidR="00CA2494" w:rsidRPr="00BD117F" w14:paraId="1BB7311B" w14:textId="77777777" w:rsidTr="0FB48F4F">
        <w:tc>
          <w:tcPr>
            <w:tcW w:w="9520" w:type="dxa"/>
          </w:tcPr>
          <w:p w14:paraId="086EBF8D" w14:textId="77777777" w:rsidR="00CA2494" w:rsidRPr="00BD117F" w:rsidRDefault="00AE50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lastRenderedPageBreak/>
              <w:t>Państwo w perspektywie socjologicznej</w:t>
            </w:r>
          </w:p>
        </w:tc>
      </w:tr>
      <w:tr w:rsidR="00CA2494" w:rsidRPr="00BD117F" w14:paraId="0227090B" w14:textId="77777777" w:rsidTr="0FB48F4F">
        <w:tc>
          <w:tcPr>
            <w:tcW w:w="9520" w:type="dxa"/>
          </w:tcPr>
          <w:p w14:paraId="5DE3AB14" w14:textId="77777777" w:rsidR="00CA2494" w:rsidRPr="00BD117F" w:rsidRDefault="00AE50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Partie polityczne w strukturze społecznej</w:t>
            </w:r>
          </w:p>
        </w:tc>
      </w:tr>
      <w:tr w:rsidR="00CA2494" w:rsidRPr="00BD117F" w14:paraId="48E7C45D" w14:textId="77777777" w:rsidTr="0FB48F4F">
        <w:tc>
          <w:tcPr>
            <w:tcW w:w="9520" w:type="dxa"/>
          </w:tcPr>
          <w:p w14:paraId="2E929841" w14:textId="63751680" w:rsidR="00CA2494" w:rsidRPr="00BD117F" w:rsidRDefault="09A9B7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FB48F4F">
              <w:rPr>
                <w:rFonts w:ascii="Corbel" w:hAnsi="Corbel"/>
                <w:sz w:val="24"/>
                <w:szCs w:val="24"/>
              </w:rPr>
              <w:t>Naród i świadomość narodowa</w:t>
            </w:r>
          </w:p>
        </w:tc>
      </w:tr>
      <w:tr w:rsidR="00CA2494" w:rsidRPr="00BD117F" w14:paraId="0648536F" w14:textId="77777777" w:rsidTr="0FB48F4F">
        <w:tc>
          <w:tcPr>
            <w:tcW w:w="9520" w:type="dxa"/>
          </w:tcPr>
          <w:p w14:paraId="7E6510F4" w14:textId="77777777" w:rsidR="00CA2494" w:rsidRPr="00BD117F" w:rsidRDefault="00AE50E7" w:rsidP="00CA24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Przemiany struktury klasowej i warstwowej</w:t>
            </w:r>
          </w:p>
        </w:tc>
      </w:tr>
      <w:tr w:rsidR="00CA2494" w:rsidRPr="00BD117F" w14:paraId="1214040B" w14:textId="77777777" w:rsidTr="0FB48F4F">
        <w:tc>
          <w:tcPr>
            <w:tcW w:w="9520" w:type="dxa"/>
          </w:tcPr>
          <w:p w14:paraId="1FB5874B" w14:textId="77777777" w:rsidR="00CA2494" w:rsidRPr="00BD117F" w:rsidRDefault="00AE50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Przemiany struktury zawodowej</w:t>
            </w:r>
          </w:p>
        </w:tc>
      </w:tr>
      <w:tr w:rsidR="00CA2494" w:rsidRPr="00BD117F" w14:paraId="04EBAFFF" w14:textId="77777777" w:rsidTr="0FB48F4F">
        <w:tc>
          <w:tcPr>
            <w:tcW w:w="9520" w:type="dxa"/>
          </w:tcPr>
          <w:p w14:paraId="24EBCB87" w14:textId="77777777" w:rsidR="00CA2494" w:rsidRPr="00BD117F" w:rsidRDefault="00AE50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Społeczności lokalne i regionalne</w:t>
            </w:r>
          </w:p>
        </w:tc>
      </w:tr>
      <w:tr w:rsidR="00CA2494" w:rsidRPr="00BD117F" w14:paraId="7849A1B0" w14:textId="77777777" w:rsidTr="0FB48F4F">
        <w:tc>
          <w:tcPr>
            <w:tcW w:w="9520" w:type="dxa"/>
          </w:tcPr>
          <w:p w14:paraId="60CB74B8" w14:textId="77777777" w:rsidR="00CA2494" w:rsidRPr="00BD117F" w:rsidRDefault="00437A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Procesy przemian struktur społecznych – industrializacja, urbanizacja</w:t>
            </w:r>
          </w:p>
        </w:tc>
      </w:tr>
    </w:tbl>
    <w:p w14:paraId="3BCCDD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693E8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990C4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DF393A" w14:textId="0C393197" w:rsidR="00E960BB" w:rsidRPr="00BD117F" w:rsidRDefault="00FD4157" w:rsidP="0FB48F4F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</w:rPr>
      </w:pPr>
      <w:r w:rsidRPr="0FB48F4F">
        <w:rPr>
          <w:rFonts w:ascii="Corbel" w:hAnsi="Corbel"/>
          <w:b w:val="0"/>
          <w:smallCaps w:val="0"/>
        </w:rPr>
        <w:t xml:space="preserve">Prezentacja </w:t>
      </w:r>
      <w:r w:rsidR="00BD117F" w:rsidRPr="0FB48F4F">
        <w:rPr>
          <w:rFonts w:ascii="Corbel" w:hAnsi="Corbel"/>
          <w:b w:val="0"/>
          <w:smallCaps w:val="0"/>
        </w:rPr>
        <w:t>multimedialna</w:t>
      </w:r>
      <w:r w:rsidR="00093E10" w:rsidRPr="0FB48F4F">
        <w:rPr>
          <w:rFonts w:ascii="Corbel" w:hAnsi="Corbel"/>
          <w:b w:val="0"/>
          <w:smallCaps w:val="0"/>
        </w:rPr>
        <w:t xml:space="preserve">, </w:t>
      </w:r>
      <w:r w:rsidR="00153141" w:rsidRPr="0FB48F4F">
        <w:rPr>
          <w:rFonts w:ascii="Corbel" w:hAnsi="Corbel"/>
          <w:b w:val="0"/>
          <w:smallCaps w:val="0"/>
        </w:rPr>
        <w:t>metody kształcenia na odległość, analiza i wykorzystanie tekstów źródłowych</w:t>
      </w:r>
      <w:r w:rsidR="00093E10" w:rsidRPr="0FB48F4F">
        <w:rPr>
          <w:rFonts w:ascii="Corbel" w:hAnsi="Corbel"/>
          <w:b w:val="0"/>
          <w:smallCaps w:val="0"/>
        </w:rPr>
        <w:t xml:space="preserve">, </w:t>
      </w:r>
      <w:r w:rsidRPr="0FB48F4F">
        <w:rPr>
          <w:rFonts w:ascii="Corbel" w:hAnsi="Corbel"/>
          <w:b w:val="0"/>
          <w:smallCaps w:val="0"/>
        </w:rPr>
        <w:t>eseje</w:t>
      </w:r>
      <w:r w:rsidR="0043083B" w:rsidRPr="0FB48F4F">
        <w:rPr>
          <w:rFonts w:ascii="Corbel" w:hAnsi="Corbel"/>
          <w:b w:val="0"/>
          <w:smallCaps w:val="0"/>
        </w:rPr>
        <w:t>, wykład</w:t>
      </w:r>
    </w:p>
    <w:p w14:paraId="3BA30EFB" w14:textId="77777777" w:rsidR="00BD117F" w:rsidRDefault="00BD117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8293C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16BA53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ADEEB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0ACDE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36"/>
        <w:gridCol w:w="2124"/>
      </w:tblGrid>
      <w:tr w:rsidR="00BD117F" w:rsidRPr="009C54AE" w14:paraId="4BA66335" w14:textId="77777777" w:rsidTr="0FB48F4F">
        <w:tc>
          <w:tcPr>
            <w:tcW w:w="1960" w:type="dxa"/>
            <w:vAlign w:val="center"/>
          </w:tcPr>
          <w:p w14:paraId="62F291CE" w14:textId="77777777" w:rsidR="00BD117F" w:rsidRPr="009C54AE" w:rsidRDefault="00BD117F" w:rsidP="00D856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6" w:type="dxa"/>
            <w:vAlign w:val="center"/>
          </w:tcPr>
          <w:p w14:paraId="0ED07124" w14:textId="77777777" w:rsidR="00BD117F" w:rsidRPr="009C54AE" w:rsidRDefault="00BD117F" w:rsidP="00D856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D913BBB" w14:textId="77777777" w:rsidR="00BD117F" w:rsidRPr="009C54AE" w:rsidRDefault="00BD117F" w:rsidP="00D856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4" w:type="dxa"/>
            <w:vAlign w:val="center"/>
          </w:tcPr>
          <w:p w14:paraId="77AD63F9" w14:textId="77777777" w:rsidR="00BD117F" w:rsidRPr="009C54AE" w:rsidRDefault="00BD117F" w:rsidP="00D856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1E14F27" w14:textId="77777777" w:rsidR="00BD117F" w:rsidRPr="009C54AE" w:rsidRDefault="00BD117F" w:rsidP="00D856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D117F" w:rsidRPr="009C54AE" w14:paraId="07FC627A" w14:textId="77777777" w:rsidTr="0FB48F4F">
        <w:tc>
          <w:tcPr>
            <w:tcW w:w="1960" w:type="dxa"/>
            <w:vMerge w:val="restart"/>
          </w:tcPr>
          <w:p w14:paraId="4938D281" w14:textId="77777777" w:rsidR="00BD117F" w:rsidRPr="009C54AE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6" w:type="dxa"/>
          </w:tcPr>
          <w:p w14:paraId="23F06812" w14:textId="77777777" w:rsidR="00BD117F" w:rsidRPr="00D76768" w:rsidRDefault="00BD117F" w:rsidP="00D8567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4" w:type="dxa"/>
          </w:tcPr>
          <w:p w14:paraId="58D53FC6" w14:textId="77777777" w:rsidR="00BD117F" w:rsidRPr="00D76768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D117F" w:rsidRPr="009C54AE" w14:paraId="79E94F67" w14:textId="77777777" w:rsidTr="0FB48F4F">
        <w:tc>
          <w:tcPr>
            <w:tcW w:w="1960" w:type="dxa"/>
            <w:vMerge/>
          </w:tcPr>
          <w:p w14:paraId="785AAA19" w14:textId="77777777" w:rsidR="00BD117F" w:rsidRPr="009C54AE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</w:tcPr>
          <w:p w14:paraId="493C81BC" w14:textId="77777777" w:rsidR="00BD117F" w:rsidRPr="00D76768" w:rsidRDefault="00BD117F" w:rsidP="00D856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</w:tcPr>
          <w:p w14:paraId="3149DE7E" w14:textId="77777777"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D117F" w:rsidRPr="009C54AE" w14:paraId="6BDD2619" w14:textId="77777777" w:rsidTr="0FB48F4F">
        <w:tc>
          <w:tcPr>
            <w:tcW w:w="1960" w:type="dxa"/>
            <w:vMerge w:val="restart"/>
          </w:tcPr>
          <w:p w14:paraId="06981523" w14:textId="77777777" w:rsidR="00BD117F" w:rsidRPr="009C54AE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6" w:type="dxa"/>
          </w:tcPr>
          <w:p w14:paraId="136F96CA" w14:textId="77777777" w:rsidR="00BD117F" w:rsidRPr="00D76768" w:rsidRDefault="00BD117F" w:rsidP="00D8567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D76768">
              <w:rPr>
                <w:rFonts w:ascii="Corbel" w:hAnsi="Corbel"/>
                <w:sz w:val="24"/>
                <w:szCs w:val="24"/>
              </w:rPr>
              <w:t>ieżąca ocena prac pisemnych</w:t>
            </w:r>
          </w:p>
        </w:tc>
        <w:tc>
          <w:tcPr>
            <w:tcW w:w="2124" w:type="dxa"/>
          </w:tcPr>
          <w:p w14:paraId="3AF88A44" w14:textId="77777777"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D117F" w:rsidRPr="009C54AE" w14:paraId="51A93F72" w14:textId="77777777" w:rsidTr="0FB48F4F">
        <w:tc>
          <w:tcPr>
            <w:tcW w:w="1960" w:type="dxa"/>
            <w:vMerge/>
          </w:tcPr>
          <w:p w14:paraId="1E0B6D4B" w14:textId="77777777" w:rsidR="00BD117F" w:rsidRPr="009C54AE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</w:tcPr>
          <w:p w14:paraId="376C926A" w14:textId="77777777" w:rsidR="00BD117F" w:rsidRDefault="00BD117F" w:rsidP="00D856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</w:tcPr>
          <w:p w14:paraId="5B39C0E0" w14:textId="77777777"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D117F" w:rsidRPr="009C54AE" w14:paraId="03D6DD62" w14:textId="77777777" w:rsidTr="0FB48F4F">
        <w:tc>
          <w:tcPr>
            <w:tcW w:w="1960" w:type="dxa"/>
            <w:vMerge w:val="restart"/>
          </w:tcPr>
          <w:p w14:paraId="64F3CBBB" w14:textId="77777777" w:rsidR="00BD117F" w:rsidRPr="009C54AE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6" w:type="dxa"/>
          </w:tcPr>
          <w:p w14:paraId="77DBC489" w14:textId="77777777" w:rsidR="00BD117F" w:rsidRPr="00D76768" w:rsidRDefault="00BD117F" w:rsidP="00D8567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D76768">
              <w:rPr>
                <w:rFonts w:ascii="Corbel" w:hAnsi="Corbel"/>
                <w:sz w:val="24"/>
                <w:szCs w:val="24"/>
              </w:rPr>
              <w:t>ieżąca ocena prac pisemnych</w:t>
            </w:r>
          </w:p>
        </w:tc>
        <w:tc>
          <w:tcPr>
            <w:tcW w:w="2124" w:type="dxa"/>
          </w:tcPr>
          <w:p w14:paraId="450FA26C" w14:textId="77777777"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D117F" w:rsidRPr="009C54AE" w14:paraId="7440662A" w14:textId="77777777" w:rsidTr="0FB48F4F">
        <w:tc>
          <w:tcPr>
            <w:tcW w:w="1960" w:type="dxa"/>
            <w:vMerge/>
          </w:tcPr>
          <w:p w14:paraId="64F7AB67" w14:textId="77777777" w:rsidR="00BD117F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</w:tcPr>
          <w:p w14:paraId="0C776E1B" w14:textId="77777777" w:rsidR="00BD117F" w:rsidRDefault="00BD117F" w:rsidP="00D856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</w:tcPr>
          <w:p w14:paraId="5CC7B38F" w14:textId="77777777"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D117F" w:rsidRPr="009C54AE" w14:paraId="075B3686" w14:textId="77777777" w:rsidTr="0FB48F4F">
        <w:tc>
          <w:tcPr>
            <w:tcW w:w="1960" w:type="dxa"/>
            <w:vMerge w:val="restart"/>
          </w:tcPr>
          <w:p w14:paraId="659C44B4" w14:textId="77777777" w:rsidR="00BD117F" w:rsidRPr="009C54AE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6" w:type="dxa"/>
          </w:tcPr>
          <w:p w14:paraId="37049983" w14:textId="77777777" w:rsidR="00BD117F" w:rsidRPr="00D76768" w:rsidRDefault="00BD117F" w:rsidP="00D8567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D76768">
              <w:rPr>
                <w:rFonts w:ascii="Corbel" w:hAnsi="Corbel"/>
                <w:sz w:val="24"/>
                <w:szCs w:val="24"/>
              </w:rPr>
              <w:t>ieżąca ocena prac pisemnych</w:t>
            </w:r>
          </w:p>
        </w:tc>
        <w:tc>
          <w:tcPr>
            <w:tcW w:w="2124" w:type="dxa"/>
          </w:tcPr>
          <w:p w14:paraId="4682148D" w14:textId="77777777"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D117F" w:rsidRPr="009C54AE" w14:paraId="4E9252B2" w14:textId="77777777" w:rsidTr="0FB48F4F">
        <w:tc>
          <w:tcPr>
            <w:tcW w:w="1960" w:type="dxa"/>
            <w:vMerge/>
          </w:tcPr>
          <w:p w14:paraId="5147693A" w14:textId="77777777" w:rsidR="00BD117F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</w:tcPr>
          <w:p w14:paraId="3B9CB8E7" w14:textId="77777777" w:rsidR="00BD117F" w:rsidRDefault="00BD117F" w:rsidP="00D856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</w:tcPr>
          <w:p w14:paraId="066E3FCD" w14:textId="77777777"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D117F" w:rsidRPr="009C54AE" w14:paraId="0ED4988A" w14:textId="77777777" w:rsidTr="0FB48F4F">
        <w:tc>
          <w:tcPr>
            <w:tcW w:w="1960" w:type="dxa"/>
            <w:vMerge w:val="restart"/>
          </w:tcPr>
          <w:p w14:paraId="5E7B4B7B" w14:textId="77777777" w:rsidR="00BD117F" w:rsidRPr="009C54AE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6" w:type="dxa"/>
          </w:tcPr>
          <w:p w14:paraId="3B0B9F33" w14:textId="77777777" w:rsidR="00BD117F" w:rsidRPr="00D76768" w:rsidRDefault="00BD117F" w:rsidP="00D8567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D76768">
              <w:rPr>
                <w:rFonts w:ascii="Corbel" w:hAnsi="Corbel"/>
                <w:sz w:val="24"/>
                <w:szCs w:val="24"/>
              </w:rPr>
              <w:t>ieżąca ocena prac pisemnych</w:t>
            </w:r>
          </w:p>
        </w:tc>
        <w:tc>
          <w:tcPr>
            <w:tcW w:w="2124" w:type="dxa"/>
          </w:tcPr>
          <w:p w14:paraId="47E7487C" w14:textId="77777777"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D117F" w:rsidRPr="009C54AE" w14:paraId="6C4B5523" w14:textId="77777777" w:rsidTr="0FB48F4F">
        <w:tc>
          <w:tcPr>
            <w:tcW w:w="1960" w:type="dxa"/>
            <w:vMerge/>
          </w:tcPr>
          <w:p w14:paraId="0CEC914C" w14:textId="77777777" w:rsidR="00BD117F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</w:tcPr>
          <w:p w14:paraId="6A8EB5B2" w14:textId="77777777" w:rsidR="00BD117F" w:rsidRDefault="00BD117F" w:rsidP="00D856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</w:tcPr>
          <w:p w14:paraId="7FDD6A7E" w14:textId="77777777"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D117F" w:rsidRPr="009C54AE" w14:paraId="1C86AAD6" w14:textId="77777777" w:rsidTr="0FB48F4F">
        <w:tc>
          <w:tcPr>
            <w:tcW w:w="1960" w:type="dxa"/>
            <w:vMerge w:val="restart"/>
          </w:tcPr>
          <w:p w14:paraId="210E192D" w14:textId="77777777" w:rsidR="00BD117F" w:rsidRPr="009C54AE" w:rsidRDefault="00BD117F" w:rsidP="0FB48F4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del w:id="0" w:author="Anna Pikus" w:date="2024-07-29T10:10:00Z">
              <w:r w:rsidRPr="0FB48F4F" w:rsidDel="00BD117F">
                <w:rPr>
                  <w:rFonts w:ascii="Corbel" w:hAnsi="Corbel"/>
                  <w:b w:val="0"/>
                </w:rPr>
                <w:delText>Ek_ 06</w:delText>
              </w:r>
            </w:del>
          </w:p>
        </w:tc>
        <w:tc>
          <w:tcPr>
            <w:tcW w:w="5436" w:type="dxa"/>
          </w:tcPr>
          <w:p w14:paraId="34E897C2" w14:textId="77777777" w:rsidR="00BD117F" w:rsidRPr="00D76768" w:rsidRDefault="00BD117F" w:rsidP="0FB48F4F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del w:id="1" w:author="Anna Pikus" w:date="2024-07-29T10:10:00Z">
              <w:r w:rsidRPr="0FB48F4F" w:rsidDel="00BD117F">
                <w:rPr>
                  <w:rFonts w:ascii="Corbel" w:hAnsi="Corbel"/>
                  <w:sz w:val="24"/>
                  <w:szCs w:val="24"/>
                </w:rPr>
                <w:delText>Bieżąca ocena prac pisemnych</w:delText>
              </w:r>
            </w:del>
          </w:p>
        </w:tc>
        <w:tc>
          <w:tcPr>
            <w:tcW w:w="2124" w:type="dxa"/>
          </w:tcPr>
          <w:p w14:paraId="5A12C118" w14:textId="77777777"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del w:id="2" w:author="Anna Pikus" w:date="2024-07-29T10:10:00Z">
              <w:r w:rsidRPr="0FB48F4F" w:rsidDel="00BD117F">
                <w:rPr>
                  <w:rFonts w:ascii="Corbel" w:hAnsi="Corbel"/>
                  <w:sz w:val="24"/>
                  <w:szCs w:val="24"/>
                </w:rPr>
                <w:delText>ćw.</w:delText>
              </w:r>
            </w:del>
          </w:p>
        </w:tc>
      </w:tr>
      <w:tr w:rsidR="00BD117F" w:rsidRPr="009C54AE" w14:paraId="1C0725A2" w14:textId="77777777" w:rsidTr="0FB48F4F">
        <w:tc>
          <w:tcPr>
            <w:tcW w:w="1960" w:type="dxa"/>
            <w:vMerge/>
          </w:tcPr>
          <w:p w14:paraId="7554838B" w14:textId="77777777" w:rsidR="00BD117F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</w:tcPr>
          <w:p w14:paraId="4647675A" w14:textId="77777777" w:rsidR="00BD117F" w:rsidRDefault="00BD117F" w:rsidP="00D856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del w:id="3" w:author="Anna Pikus" w:date="2024-07-29T10:10:00Z">
              <w:r w:rsidRPr="0FB48F4F" w:rsidDel="00BD117F">
                <w:rPr>
                  <w:rFonts w:ascii="Corbel" w:hAnsi="Corbel"/>
                  <w:sz w:val="24"/>
                  <w:szCs w:val="24"/>
                </w:rPr>
                <w:delText>Egzamin</w:delText>
              </w:r>
            </w:del>
          </w:p>
        </w:tc>
        <w:tc>
          <w:tcPr>
            <w:tcW w:w="2124" w:type="dxa"/>
          </w:tcPr>
          <w:p w14:paraId="3C54CB47" w14:textId="77777777"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del w:id="4" w:author="Anna Pikus" w:date="2024-07-29T10:10:00Z">
              <w:r w:rsidRPr="0FB48F4F" w:rsidDel="00BD117F">
                <w:rPr>
                  <w:rFonts w:ascii="Corbel" w:hAnsi="Corbel"/>
                  <w:sz w:val="24"/>
                  <w:szCs w:val="24"/>
                </w:rPr>
                <w:delText>w</w:delText>
              </w:r>
            </w:del>
          </w:p>
        </w:tc>
      </w:tr>
    </w:tbl>
    <w:p w14:paraId="593B6C3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B3C5A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6B1CC8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D117F" w:rsidRPr="009C54AE" w14:paraId="481324A6" w14:textId="77777777" w:rsidTr="00BD117F">
        <w:tc>
          <w:tcPr>
            <w:tcW w:w="9520" w:type="dxa"/>
          </w:tcPr>
          <w:p w14:paraId="0DFFB6AD" w14:textId="77777777" w:rsidR="00BD117F" w:rsidRDefault="00BD117F" w:rsidP="00BD11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0C15">
              <w:rPr>
                <w:rFonts w:ascii="Corbel" w:hAnsi="Corbel"/>
                <w:sz w:val="24"/>
                <w:szCs w:val="24"/>
              </w:rPr>
              <w:t>Ćwiczenia: średnia ważona ocen cząstkowych: prezentacja – 20% oceny końcowej; ocena bieżących prac pisemnych – 80% oceny końcowej</w:t>
            </w:r>
          </w:p>
          <w:p w14:paraId="260FD2B5" w14:textId="77777777" w:rsidR="00BD117F" w:rsidRPr="00B20C15" w:rsidRDefault="00BD117F" w:rsidP="00BD11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Wykład: </w:t>
            </w:r>
            <w:r w:rsidRPr="00D76768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</w:tr>
    </w:tbl>
    <w:p w14:paraId="2171C5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AB026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F86E9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A1E224D" w14:textId="77777777" w:rsidTr="003E1941">
        <w:tc>
          <w:tcPr>
            <w:tcW w:w="4962" w:type="dxa"/>
            <w:vAlign w:val="center"/>
          </w:tcPr>
          <w:p w14:paraId="05C5326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92B385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797B58C" w14:textId="77777777" w:rsidTr="00923D7D">
        <w:tc>
          <w:tcPr>
            <w:tcW w:w="4962" w:type="dxa"/>
          </w:tcPr>
          <w:p w14:paraId="4116A7A2" w14:textId="35CC98CA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D29CC84" w14:textId="4DA8F2C5" w:rsidR="0085747A" w:rsidRPr="009C54AE" w:rsidRDefault="008D3CFF" w:rsidP="004B74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E5663D8" w14:textId="77777777" w:rsidTr="00923D7D">
        <w:tc>
          <w:tcPr>
            <w:tcW w:w="4962" w:type="dxa"/>
          </w:tcPr>
          <w:p w14:paraId="421CB4A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24AF04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FF11242" w14:textId="77777777" w:rsidR="00C61DC5" w:rsidRPr="009C54AE" w:rsidRDefault="00B7395E" w:rsidP="004B74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2FE8068" w14:textId="77777777" w:rsidTr="00923D7D">
        <w:tc>
          <w:tcPr>
            <w:tcW w:w="4962" w:type="dxa"/>
          </w:tcPr>
          <w:p w14:paraId="2340FE4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D630A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</w:t>
            </w:r>
            <w:r w:rsidR="00B7395E">
              <w:rPr>
                <w:rFonts w:ascii="Corbel" w:hAnsi="Corbel"/>
                <w:sz w:val="24"/>
                <w:szCs w:val="24"/>
              </w:rPr>
              <w:t>ęć, egzaminu, napisanie eseju, przygotowanie prezentacji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0F68CFF4" w14:textId="56EB8E48" w:rsidR="00C61DC5" w:rsidRPr="009C54AE" w:rsidRDefault="008D3CFF" w:rsidP="004B74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20E5D855" w14:textId="77777777" w:rsidTr="00923D7D">
        <w:tc>
          <w:tcPr>
            <w:tcW w:w="4962" w:type="dxa"/>
          </w:tcPr>
          <w:p w14:paraId="3890FB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0E83DF" w14:textId="77777777" w:rsidR="0085747A" w:rsidRPr="009C54AE" w:rsidRDefault="00B7395E" w:rsidP="004B74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093E1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0181D54" w14:textId="77777777" w:rsidTr="00923D7D">
        <w:tc>
          <w:tcPr>
            <w:tcW w:w="4962" w:type="dxa"/>
          </w:tcPr>
          <w:p w14:paraId="2CA8F1F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856AC2D" w14:textId="77777777" w:rsidR="0085747A" w:rsidRPr="009C54AE" w:rsidRDefault="00B7395E" w:rsidP="004B74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829F7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024D3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59594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AC2BC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3969"/>
      </w:tblGrid>
      <w:tr w:rsidR="0085747A" w:rsidRPr="009C54AE" w14:paraId="25E377DB" w14:textId="77777777" w:rsidTr="00D630A5">
        <w:trPr>
          <w:trHeight w:val="397"/>
        </w:trPr>
        <w:tc>
          <w:tcPr>
            <w:tcW w:w="4082" w:type="dxa"/>
          </w:tcPr>
          <w:p w14:paraId="6BD5C81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36A73A7" w14:textId="77777777" w:rsidR="0085747A" w:rsidRPr="009C54AE" w:rsidRDefault="00093E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85747A" w:rsidRPr="009C54AE" w14:paraId="650BD02E" w14:textId="77777777" w:rsidTr="00D630A5">
        <w:trPr>
          <w:trHeight w:val="397"/>
        </w:trPr>
        <w:tc>
          <w:tcPr>
            <w:tcW w:w="4082" w:type="dxa"/>
          </w:tcPr>
          <w:p w14:paraId="2279CA2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54CF97C" w14:textId="77777777" w:rsidR="0085747A" w:rsidRPr="009C54AE" w:rsidRDefault="00093E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14:paraId="113E4F27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6F47DD" w14:textId="77777777" w:rsidR="00BD117F" w:rsidRPr="009C54AE" w:rsidRDefault="00BD117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24A1B5" w14:textId="77777777" w:rsidR="00BD117F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E5C6DF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1E9DBF4" w14:textId="77777777" w:rsidTr="00D630A5">
        <w:trPr>
          <w:trHeight w:val="397"/>
        </w:trPr>
        <w:tc>
          <w:tcPr>
            <w:tcW w:w="9639" w:type="dxa"/>
          </w:tcPr>
          <w:p w14:paraId="4AF3E5C3" w14:textId="77777777" w:rsidR="0085747A" w:rsidRDefault="0085747A" w:rsidP="00BD117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4B744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9C250CC" w14:textId="77777777" w:rsidR="00DE20A5" w:rsidRPr="004B744B" w:rsidRDefault="00DE20A5" w:rsidP="00BD117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7EA2453F" w14:textId="77777777" w:rsidR="00BD117F" w:rsidRPr="00BD117F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Rybicki P.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Struktura świata społecznego</w:t>
            </w:r>
            <w:r w:rsidRPr="00BD117F">
              <w:rPr>
                <w:rFonts w:ascii="Corbel" w:hAnsi="Corbel"/>
                <w:sz w:val="24"/>
                <w:szCs w:val="24"/>
              </w:rPr>
              <w:t>, Warszawa 1979</w:t>
            </w:r>
          </w:p>
          <w:p w14:paraId="3247895C" w14:textId="77777777" w:rsidR="00BD117F" w:rsidRPr="00BD117F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Ossowski S.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O strukturze społecznej</w:t>
            </w:r>
            <w:r w:rsidRPr="00BD117F">
              <w:rPr>
                <w:rFonts w:ascii="Corbel" w:hAnsi="Corbel"/>
                <w:sz w:val="24"/>
                <w:szCs w:val="24"/>
              </w:rPr>
              <w:t>, Warszawa 1982.</w:t>
            </w:r>
          </w:p>
          <w:p w14:paraId="7D6D517B" w14:textId="77777777" w:rsidR="00A7010E" w:rsidRPr="00BD117F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Jasińska-Kania A.,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Słomczyński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sz w:val="24"/>
                <w:szCs w:val="24"/>
              </w:rPr>
              <w:t>K.M. (red.),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Władza i struktura społeczna</w:t>
            </w:r>
            <w:r w:rsidRPr="00BD117F">
              <w:rPr>
                <w:rFonts w:ascii="Corbel" w:hAnsi="Corbel"/>
                <w:sz w:val="24"/>
                <w:szCs w:val="24"/>
              </w:rPr>
              <w:t>, Warszawa 1999.</w:t>
            </w:r>
          </w:p>
          <w:p w14:paraId="65DBCB53" w14:textId="77777777" w:rsidR="00BD117F" w:rsidRPr="00BD117F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Merton R.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Teoria socjologiczna i struktura społeczna</w:t>
            </w:r>
            <w:r w:rsidRPr="00BD117F">
              <w:rPr>
                <w:rFonts w:ascii="Corbel" w:hAnsi="Corbel"/>
                <w:sz w:val="24"/>
                <w:szCs w:val="24"/>
              </w:rPr>
              <w:t>, Warszawa 1982.</w:t>
            </w:r>
          </w:p>
          <w:p w14:paraId="3C1421DE" w14:textId="77777777" w:rsidR="00BD117F" w:rsidRPr="00BD117F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Turowski J.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Socjologia. Wielkie struktury społeczne</w:t>
            </w:r>
            <w:r w:rsidRPr="00BD117F">
              <w:rPr>
                <w:rFonts w:ascii="Corbel" w:hAnsi="Corbel"/>
                <w:sz w:val="24"/>
                <w:szCs w:val="24"/>
              </w:rPr>
              <w:t>, Lublin 1993.</w:t>
            </w:r>
          </w:p>
          <w:p w14:paraId="6B641F02" w14:textId="77777777" w:rsidR="00BD117F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Turner J.H.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Struktura teorii socjologicznej</w:t>
            </w:r>
            <w:r w:rsidRPr="00BD117F">
              <w:rPr>
                <w:rFonts w:ascii="Corbel" w:hAnsi="Corbel"/>
                <w:sz w:val="24"/>
                <w:szCs w:val="24"/>
              </w:rPr>
              <w:t>, Warszawa 1995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B067600" w14:textId="77777777" w:rsidR="00BD117F" w:rsidRPr="009C54AE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85747A" w:rsidRPr="009C54AE" w14:paraId="3874C286" w14:textId="77777777" w:rsidTr="00D630A5">
        <w:trPr>
          <w:trHeight w:val="397"/>
        </w:trPr>
        <w:tc>
          <w:tcPr>
            <w:tcW w:w="9639" w:type="dxa"/>
          </w:tcPr>
          <w:p w14:paraId="43A80684" w14:textId="77777777" w:rsidR="00A7010E" w:rsidRDefault="0085747A" w:rsidP="00BD117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4B744B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200EDEDB" w14:textId="77777777" w:rsidR="00DE20A5" w:rsidRPr="004B744B" w:rsidRDefault="00DE20A5" w:rsidP="00BD117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7588366C" w14:textId="77777777" w:rsidR="00BD117F" w:rsidRPr="00BD117F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Kozyr-Kowalski S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Socjologia, społeczeństwo obywatelskie i państwo</w:t>
            </w:r>
            <w:r w:rsidRPr="00BD117F">
              <w:rPr>
                <w:rFonts w:ascii="Corbel" w:hAnsi="Corbel"/>
                <w:sz w:val="24"/>
                <w:szCs w:val="24"/>
              </w:rPr>
              <w:t>, Poznań 2000.</w:t>
            </w:r>
          </w:p>
          <w:p w14:paraId="059CB64A" w14:textId="77777777" w:rsidR="00BD117F" w:rsidRPr="00BD117F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 xml:space="preserve">Błuszkowski J.,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Struktura społeczna</w:t>
            </w:r>
            <w:r w:rsidRPr="00BD117F">
              <w:rPr>
                <w:rFonts w:ascii="Corbel" w:hAnsi="Corbel"/>
                <w:sz w:val="24"/>
                <w:szCs w:val="24"/>
              </w:rPr>
              <w:t>, Warszawa 1996.</w:t>
            </w:r>
          </w:p>
          <w:p w14:paraId="6809DB78" w14:textId="77777777" w:rsidR="00BD117F" w:rsidRPr="00BD117F" w:rsidRDefault="00BD117F" w:rsidP="00D630A5">
            <w:pPr>
              <w:spacing w:after="0" w:line="240" w:lineRule="auto"/>
              <w:ind w:left="29" w:hanging="29"/>
              <w:jc w:val="both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Domański H., Sawiński Z., Słomczyński K.M.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Nowa klasyfikacja i skale zawodów. Socjologiczne wskaźniki pozycji społecznej w Polsce</w:t>
            </w:r>
            <w:r w:rsidRPr="00BD117F">
              <w:rPr>
                <w:rFonts w:ascii="Corbel" w:hAnsi="Corbel"/>
                <w:sz w:val="24"/>
                <w:szCs w:val="24"/>
              </w:rPr>
              <w:t>, Warszawa 2007.</w:t>
            </w:r>
          </w:p>
          <w:p w14:paraId="5D357956" w14:textId="77777777" w:rsidR="00BD117F" w:rsidRPr="00BD117F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Blau P.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Wymiana i władza w życiu społecznym</w:t>
            </w:r>
            <w:r w:rsidRPr="00BD117F">
              <w:rPr>
                <w:rFonts w:ascii="Corbel" w:hAnsi="Corbel"/>
                <w:sz w:val="24"/>
                <w:szCs w:val="24"/>
              </w:rPr>
              <w:t>, Kraków 2009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77CC3E9" w14:textId="77777777" w:rsidR="0085747A" w:rsidRPr="00FC30F8" w:rsidRDefault="0085747A" w:rsidP="00B7395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</w:tbl>
    <w:p w14:paraId="725752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FEAE45" w14:textId="77777777" w:rsidR="0085747A" w:rsidRDefault="0085747A" w:rsidP="00BD11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7705ED0" w14:textId="77777777" w:rsidR="00BD117F" w:rsidRPr="009C54AE" w:rsidRDefault="00BD117F" w:rsidP="00BD117F">
      <w:pPr>
        <w:pStyle w:val="Punktygwne"/>
        <w:spacing w:before="0" w:after="0"/>
        <w:rPr>
          <w:rFonts w:ascii="Corbel" w:hAnsi="Corbel"/>
          <w:szCs w:val="24"/>
        </w:rPr>
      </w:pPr>
    </w:p>
    <w:sectPr w:rsidR="00BD117F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F496F" w14:textId="77777777" w:rsidR="00394D71" w:rsidRDefault="00394D71" w:rsidP="00C16ABF">
      <w:pPr>
        <w:spacing w:after="0" w:line="240" w:lineRule="auto"/>
      </w:pPr>
      <w:r>
        <w:separator/>
      </w:r>
    </w:p>
  </w:endnote>
  <w:endnote w:type="continuationSeparator" w:id="0">
    <w:p w14:paraId="3966C68C" w14:textId="77777777" w:rsidR="00394D71" w:rsidRDefault="00394D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2709D" w14:textId="77777777" w:rsidR="00394D71" w:rsidRDefault="00394D71" w:rsidP="00C16ABF">
      <w:pPr>
        <w:spacing w:after="0" w:line="240" w:lineRule="auto"/>
      </w:pPr>
      <w:r>
        <w:separator/>
      </w:r>
    </w:p>
  </w:footnote>
  <w:footnote w:type="continuationSeparator" w:id="0">
    <w:p w14:paraId="6669F5D5" w14:textId="77777777" w:rsidR="00394D71" w:rsidRDefault="00394D71" w:rsidP="00C16ABF">
      <w:pPr>
        <w:spacing w:after="0" w:line="240" w:lineRule="auto"/>
      </w:pPr>
      <w:r>
        <w:continuationSeparator/>
      </w:r>
    </w:p>
  </w:footnote>
  <w:footnote w:id="1">
    <w:p w14:paraId="052A78A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707E8"/>
    <w:multiLevelType w:val="hybridMultilevel"/>
    <w:tmpl w:val="38F6ADD0"/>
    <w:lvl w:ilvl="0" w:tplc="0756BE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1087764"/>
    <w:multiLevelType w:val="hybridMultilevel"/>
    <w:tmpl w:val="2C9498C8"/>
    <w:lvl w:ilvl="0" w:tplc="E2985F6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4310327">
    <w:abstractNumId w:val="1"/>
  </w:num>
  <w:num w:numId="2" w16cid:durableId="1968973367">
    <w:abstractNumId w:val="0"/>
  </w:num>
  <w:num w:numId="3" w16cid:durableId="106040141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5E25"/>
    <w:rsid w:val="00022ECE"/>
    <w:rsid w:val="00042A51"/>
    <w:rsid w:val="00042D2E"/>
    <w:rsid w:val="00044C82"/>
    <w:rsid w:val="00063DA1"/>
    <w:rsid w:val="00070ED6"/>
    <w:rsid w:val="000742DC"/>
    <w:rsid w:val="00084C12"/>
    <w:rsid w:val="00093E10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78D7"/>
    <w:rsid w:val="000F1C57"/>
    <w:rsid w:val="000F5615"/>
    <w:rsid w:val="00124BFF"/>
    <w:rsid w:val="0012560E"/>
    <w:rsid w:val="00127108"/>
    <w:rsid w:val="00134B13"/>
    <w:rsid w:val="00146BC0"/>
    <w:rsid w:val="00153141"/>
    <w:rsid w:val="00153C41"/>
    <w:rsid w:val="00154381"/>
    <w:rsid w:val="001640A7"/>
    <w:rsid w:val="00164FA7"/>
    <w:rsid w:val="00166A03"/>
    <w:rsid w:val="001718A7"/>
    <w:rsid w:val="001737CF"/>
    <w:rsid w:val="00176083"/>
    <w:rsid w:val="00185645"/>
    <w:rsid w:val="00192F37"/>
    <w:rsid w:val="001A70D2"/>
    <w:rsid w:val="001B1B1E"/>
    <w:rsid w:val="001D657B"/>
    <w:rsid w:val="001D7B54"/>
    <w:rsid w:val="001E0209"/>
    <w:rsid w:val="001F2CA2"/>
    <w:rsid w:val="00205707"/>
    <w:rsid w:val="002144C0"/>
    <w:rsid w:val="0022105B"/>
    <w:rsid w:val="0022477D"/>
    <w:rsid w:val="002278A9"/>
    <w:rsid w:val="0023189F"/>
    <w:rsid w:val="002336F9"/>
    <w:rsid w:val="0024028F"/>
    <w:rsid w:val="00242B6B"/>
    <w:rsid w:val="00244ABC"/>
    <w:rsid w:val="00266200"/>
    <w:rsid w:val="00281FF2"/>
    <w:rsid w:val="002857DE"/>
    <w:rsid w:val="00291567"/>
    <w:rsid w:val="002A0404"/>
    <w:rsid w:val="002A22BF"/>
    <w:rsid w:val="002A2389"/>
    <w:rsid w:val="002A671D"/>
    <w:rsid w:val="002B4D55"/>
    <w:rsid w:val="002B5EA0"/>
    <w:rsid w:val="002B6119"/>
    <w:rsid w:val="002C1F06"/>
    <w:rsid w:val="002C5920"/>
    <w:rsid w:val="002D3375"/>
    <w:rsid w:val="002D4259"/>
    <w:rsid w:val="002D73D4"/>
    <w:rsid w:val="002F02A3"/>
    <w:rsid w:val="002F4ABE"/>
    <w:rsid w:val="003018BA"/>
    <w:rsid w:val="0030395F"/>
    <w:rsid w:val="00305C92"/>
    <w:rsid w:val="003151C5"/>
    <w:rsid w:val="003343CF"/>
    <w:rsid w:val="00343C23"/>
    <w:rsid w:val="00346FE9"/>
    <w:rsid w:val="0034759A"/>
    <w:rsid w:val="003503F6"/>
    <w:rsid w:val="003530DD"/>
    <w:rsid w:val="00363F78"/>
    <w:rsid w:val="00394D71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661F"/>
    <w:rsid w:val="00414E3C"/>
    <w:rsid w:val="00421EC8"/>
    <w:rsid w:val="0042244A"/>
    <w:rsid w:val="0042745A"/>
    <w:rsid w:val="0043083B"/>
    <w:rsid w:val="00431D5C"/>
    <w:rsid w:val="004362C6"/>
    <w:rsid w:val="00437AB4"/>
    <w:rsid w:val="00437FA2"/>
    <w:rsid w:val="00445970"/>
    <w:rsid w:val="00461EFC"/>
    <w:rsid w:val="00464930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44B"/>
    <w:rsid w:val="004D5282"/>
    <w:rsid w:val="004F1551"/>
    <w:rsid w:val="004F55A3"/>
    <w:rsid w:val="0050496F"/>
    <w:rsid w:val="00505F09"/>
    <w:rsid w:val="00513B6F"/>
    <w:rsid w:val="00517C63"/>
    <w:rsid w:val="005363C4"/>
    <w:rsid w:val="00536BDE"/>
    <w:rsid w:val="00543ACC"/>
    <w:rsid w:val="0056696D"/>
    <w:rsid w:val="005720DA"/>
    <w:rsid w:val="0059484D"/>
    <w:rsid w:val="005A0855"/>
    <w:rsid w:val="005A3196"/>
    <w:rsid w:val="005C080F"/>
    <w:rsid w:val="005C55E5"/>
    <w:rsid w:val="005C696A"/>
    <w:rsid w:val="005E061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F2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C65"/>
    <w:rsid w:val="00762A9A"/>
    <w:rsid w:val="00763BF1"/>
    <w:rsid w:val="00766FD4"/>
    <w:rsid w:val="00780CED"/>
    <w:rsid w:val="0078168C"/>
    <w:rsid w:val="00782441"/>
    <w:rsid w:val="00787C2A"/>
    <w:rsid w:val="00790E27"/>
    <w:rsid w:val="00792161"/>
    <w:rsid w:val="007A4022"/>
    <w:rsid w:val="007A667B"/>
    <w:rsid w:val="007A6E6E"/>
    <w:rsid w:val="007C3299"/>
    <w:rsid w:val="007C3BCC"/>
    <w:rsid w:val="007C4546"/>
    <w:rsid w:val="007D30B5"/>
    <w:rsid w:val="007D6E56"/>
    <w:rsid w:val="007F4155"/>
    <w:rsid w:val="007F5A63"/>
    <w:rsid w:val="0081554D"/>
    <w:rsid w:val="0081707E"/>
    <w:rsid w:val="008449B3"/>
    <w:rsid w:val="00851E39"/>
    <w:rsid w:val="008552A2"/>
    <w:rsid w:val="0085747A"/>
    <w:rsid w:val="00857BD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CFF"/>
    <w:rsid w:val="008D3DFB"/>
    <w:rsid w:val="008D5B84"/>
    <w:rsid w:val="008E64F4"/>
    <w:rsid w:val="008E758C"/>
    <w:rsid w:val="008F12C9"/>
    <w:rsid w:val="008F6E29"/>
    <w:rsid w:val="00913DD3"/>
    <w:rsid w:val="00914966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6A05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10E"/>
    <w:rsid w:val="00A74B40"/>
    <w:rsid w:val="00A84C85"/>
    <w:rsid w:val="00A97DE1"/>
    <w:rsid w:val="00AA0AB4"/>
    <w:rsid w:val="00AB053C"/>
    <w:rsid w:val="00AD1146"/>
    <w:rsid w:val="00AD27D3"/>
    <w:rsid w:val="00AD66D6"/>
    <w:rsid w:val="00AE1160"/>
    <w:rsid w:val="00AE203C"/>
    <w:rsid w:val="00AE2E74"/>
    <w:rsid w:val="00AE50E7"/>
    <w:rsid w:val="00AE5FCB"/>
    <w:rsid w:val="00AF2C1E"/>
    <w:rsid w:val="00B06142"/>
    <w:rsid w:val="00B135B1"/>
    <w:rsid w:val="00B3130B"/>
    <w:rsid w:val="00B40ADB"/>
    <w:rsid w:val="00B43B77"/>
    <w:rsid w:val="00B43E80"/>
    <w:rsid w:val="00B5037E"/>
    <w:rsid w:val="00B607DB"/>
    <w:rsid w:val="00B66529"/>
    <w:rsid w:val="00B7395E"/>
    <w:rsid w:val="00B75946"/>
    <w:rsid w:val="00B8056E"/>
    <w:rsid w:val="00B819C8"/>
    <w:rsid w:val="00B82308"/>
    <w:rsid w:val="00B90885"/>
    <w:rsid w:val="00BB520A"/>
    <w:rsid w:val="00BC77C8"/>
    <w:rsid w:val="00BD117F"/>
    <w:rsid w:val="00BD3869"/>
    <w:rsid w:val="00BD66E9"/>
    <w:rsid w:val="00BD6FF4"/>
    <w:rsid w:val="00BF0919"/>
    <w:rsid w:val="00BF2C41"/>
    <w:rsid w:val="00C058B4"/>
    <w:rsid w:val="00C05F44"/>
    <w:rsid w:val="00C131B5"/>
    <w:rsid w:val="00C16ABF"/>
    <w:rsid w:val="00C170AE"/>
    <w:rsid w:val="00C26CB7"/>
    <w:rsid w:val="00C324C1"/>
    <w:rsid w:val="00C329BC"/>
    <w:rsid w:val="00C36992"/>
    <w:rsid w:val="00C53386"/>
    <w:rsid w:val="00C56036"/>
    <w:rsid w:val="00C61DC5"/>
    <w:rsid w:val="00C67E92"/>
    <w:rsid w:val="00C70A26"/>
    <w:rsid w:val="00C766DF"/>
    <w:rsid w:val="00C94B98"/>
    <w:rsid w:val="00CA2494"/>
    <w:rsid w:val="00CA2B96"/>
    <w:rsid w:val="00CA5089"/>
    <w:rsid w:val="00CA6B5C"/>
    <w:rsid w:val="00CD6897"/>
    <w:rsid w:val="00CE5BAC"/>
    <w:rsid w:val="00CF25BE"/>
    <w:rsid w:val="00CF78ED"/>
    <w:rsid w:val="00D02B25"/>
    <w:rsid w:val="00D02EBA"/>
    <w:rsid w:val="00D17C3C"/>
    <w:rsid w:val="00D26B2C"/>
    <w:rsid w:val="00D31877"/>
    <w:rsid w:val="00D352C9"/>
    <w:rsid w:val="00D425B2"/>
    <w:rsid w:val="00D428D6"/>
    <w:rsid w:val="00D552B2"/>
    <w:rsid w:val="00D608D1"/>
    <w:rsid w:val="00D630A5"/>
    <w:rsid w:val="00D74119"/>
    <w:rsid w:val="00D8075B"/>
    <w:rsid w:val="00D8678B"/>
    <w:rsid w:val="00DA2114"/>
    <w:rsid w:val="00DB2C58"/>
    <w:rsid w:val="00DE09C0"/>
    <w:rsid w:val="00DE20A5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27EB"/>
    <w:rsid w:val="00E960BB"/>
    <w:rsid w:val="00EA2074"/>
    <w:rsid w:val="00EA4832"/>
    <w:rsid w:val="00EA4E9D"/>
    <w:rsid w:val="00EB0C42"/>
    <w:rsid w:val="00EC4899"/>
    <w:rsid w:val="00ED03AB"/>
    <w:rsid w:val="00ED32D2"/>
    <w:rsid w:val="00EE32DE"/>
    <w:rsid w:val="00EE5457"/>
    <w:rsid w:val="00F070AB"/>
    <w:rsid w:val="00F13490"/>
    <w:rsid w:val="00F17567"/>
    <w:rsid w:val="00F27A7B"/>
    <w:rsid w:val="00F526AF"/>
    <w:rsid w:val="00F617C3"/>
    <w:rsid w:val="00F7066B"/>
    <w:rsid w:val="00F74EDF"/>
    <w:rsid w:val="00F83B28"/>
    <w:rsid w:val="00F974DA"/>
    <w:rsid w:val="00FA1D1C"/>
    <w:rsid w:val="00FA3749"/>
    <w:rsid w:val="00FA46E5"/>
    <w:rsid w:val="00FB7DBA"/>
    <w:rsid w:val="00FC1C25"/>
    <w:rsid w:val="00FC28F0"/>
    <w:rsid w:val="00FC30F8"/>
    <w:rsid w:val="00FC3F45"/>
    <w:rsid w:val="00FD4157"/>
    <w:rsid w:val="00FD503F"/>
    <w:rsid w:val="00FD7589"/>
    <w:rsid w:val="00FF016A"/>
    <w:rsid w:val="00FF1401"/>
    <w:rsid w:val="00FF3913"/>
    <w:rsid w:val="00FF5E7D"/>
    <w:rsid w:val="0625A36F"/>
    <w:rsid w:val="09A9B7B1"/>
    <w:rsid w:val="0FB48F4F"/>
    <w:rsid w:val="11A4D5C6"/>
    <w:rsid w:val="2B5B7EDC"/>
    <w:rsid w:val="35B3A276"/>
    <w:rsid w:val="367F23C0"/>
    <w:rsid w:val="4618471A"/>
    <w:rsid w:val="483C7B6C"/>
    <w:rsid w:val="677E303B"/>
    <w:rsid w:val="6FDDF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C409C"/>
  <w15:docId w15:val="{3AA0C298-006D-4E73-A589-E33038A7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B01DB-D0B9-4C07-A6E4-10ABEA30A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864</Words>
  <Characters>5190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23</cp:revision>
  <cp:lastPrinted>2019-02-06T12:12:00Z</cp:lastPrinted>
  <dcterms:created xsi:type="dcterms:W3CDTF">2020-10-30T09:10:00Z</dcterms:created>
  <dcterms:modified xsi:type="dcterms:W3CDTF">2025-11-12T10:28:00Z</dcterms:modified>
</cp:coreProperties>
</file>